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7E" w:rsidRPr="00DE12BB" w:rsidRDefault="0004457E" w:rsidP="0004457E">
      <w:pPr>
        <w:tabs>
          <w:tab w:val="center" w:pos="5233"/>
          <w:tab w:val="left" w:pos="912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</w:pP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  <w:t>Урок 1</w:t>
      </w: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  <w:t>4</w:t>
      </w: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  <w:t>.09.15</w:t>
      </w:r>
    </w:p>
    <w:p w:rsidR="0004457E" w:rsidRPr="00DE12BB" w:rsidRDefault="0004457E" w:rsidP="0004457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</w:pP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  <w:t>Конспект урока по познанию мира  в 1 классе</w:t>
      </w:r>
    </w:p>
    <w:p w:rsidR="0004457E" w:rsidRPr="00DE12BB" w:rsidRDefault="0004457E" w:rsidP="0004457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  <w:lang w:val="kk-KZ"/>
        </w:rPr>
      </w:pP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  <w:t>Та</w:t>
      </w: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  <w:lang w:val="kk-KZ"/>
        </w:rPr>
        <w:t xml:space="preserve">қырып/тема:  </w:t>
      </w:r>
      <w:r>
        <w:rPr>
          <w:rFonts w:ascii="Times New Roman" w:eastAsia="Times New Roman" w:hAnsi="Times New Roman" w:cs="Times New Roman"/>
          <w:b/>
          <w:bCs/>
          <w:caps/>
          <w:color w:val="404040" w:themeColor="text1" w:themeTint="BF"/>
          <w:sz w:val="28"/>
          <w:szCs w:val="28"/>
        </w:rPr>
        <w:t>Экскурсия в мир природы</w:t>
      </w:r>
      <w:r w:rsidRPr="00DE12BB">
        <w:rPr>
          <w:rFonts w:ascii="Times New Roman" w:eastAsia="Times New Roman" w:hAnsi="Times New Roman" w:cs="Times New Roman"/>
          <w:b/>
          <w:bCs/>
          <w:caps/>
          <w:color w:val="404040" w:themeColor="text1" w:themeTint="BF"/>
          <w:sz w:val="28"/>
          <w:szCs w:val="28"/>
        </w:rPr>
        <w:t>.</w:t>
      </w:r>
    </w:p>
    <w:p w:rsidR="0004457E" w:rsidRPr="00DE12BB" w:rsidRDefault="0004457E" w:rsidP="0004457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u w:val="single"/>
        </w:rPr>
      </w:pP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  <w:lang w:val="kk-KZ"/>
        </w:rPr>
        <w:t xml:space="preserve">Мақсат/Цель:  </w:t>
      </w:r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сбор природных материалов</w:t>
      </w:r>
      <w:ins w:id="0" w:author="Unknown">
        <w:r w:rsidRPr="00DE12BB">
          <w:rPr>
            <w:rFonts w:ascii="Times New Roman" w:eastAsia="Times New Roman" w:hAnsi="Times New Roman" w:cs="Times New Roman"/>
            <w:color w:val="404040" w:themeColor="text1" w:themeTint="BF"/>
            <w:sz w:val="28"/>
            <w:szCs w:val="28"/>
          </w:rPr>
          <w:t> </w:t>
        </w:r>
      </w:ins>
    </w:p>
    <w:p w:rsidR="0004457E" w:rsidRPr="00DE12BB" w:rsidRDefault="0004457E" w:rsidP="0004457E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  <w:lang w:val="kk-KZ"/>
        </w:rPr>
        <w:t>Оқыту мен тәрбиелеудің міндеттері/Учебно</w:t>
      </w: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  <w:t xml:space="preserve">воспитательные задачи: </w:t>
      </w:r>
    </w:p>
    <w:p w:rsidR="0004457E" w:rsidRDefault="0004457E" w:rsidP="0004457E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ins w:id="1" w:author="Unknown">
        <w:r w:rsidRPr="00DE12BB">
          <w:rPr>
            <w:rFonts w:ascii="Times New Roman" w:eastAsia="Times New Roman" w:hAnsi="Times New Roman" w:cs="Times New Roman"/>
            <w:color w:val="404040" w:themeColor="text1" w:themeTint="BF"/>
            <w:sz w:val="28"/>
            <w:szCs w:val="28"/>
          </w:rPr>
          <w:t xml:space="preserve">Учащиеся должны уметь называть предметы окружающего мира. </w:t>
        </w:r>
      </w:ins>
      <w:r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Воспитывать бережное отношение к природе,</w:t>
      </w:r>
      <w:r w:rsidR="0000399F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развитие коммуникабельности.</w:t>
      </w:r>
    </w:p>
    <w:p w:rsidR="0004457E" w:rsidRPr="00BA0DBA" w:rsidRDefault="0004457E" w:rsidP="0004457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E12BB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  <w:t xml:space="preserve">Оборудование: </w:t>
      </w:r>
      <w:r w:rsidR="0000399F">
        <w:rPr>
          <w:rFonts w:ascii="Times New Roman" w:eastAsia="Times New Roman" w:hAnsi="Times New Roman" w:cs="Times New Roman"/>
          <w:b/>
          <w:bCs/>
          <w:color w:val="404040" w:themeColor="text1" w:themeTint="BF"/>
          <w:kern w:val="36"/>
          <w:sz w:val="28"/>
          <w:szCs w:val="28"/>
        </w:rPr>
        <w:t>мешочки</w:t>
      </w:r>
      <w:ins w:id="2" w:author="Unknown"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br/>
        </w:r>
      </w:ins>
    </w:p>
    <w:p w:rsidR="0004457E" w:rsidRPr="009C77D3" w:rsidRDefault="0004457E" w:rsidP="000445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C589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>Сабақ барасы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/Ход урока</w:t>
      </w:r>
    </w:p>
    <w:p w:rsidR="0004457E" w:rsidRPr="00DE12BB" w:rsidRDefault="0004457E" w:rsidP="0004457E">
      <w:pPr>
        <w:keepNext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6C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</w:t>
      </w:r>
      <w:r w:rsidRPr="008D3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Организационный момент.</w:t>
      </w:r>
    </w:p>
    <w:p w:rsidR="0004457E" w:rsidRDefault="0004457E" w:rsidP="0004457E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ins w:id="3" w:author="Unknown">
        <w:r w:rsidRPr="00BC36E0">
          <w:rPr>
            <w:rFonts w:ascii="Arial" w:eastAsia="Times New Roman" w:hAnsi="Arial" w:cs="Arial"/>
            <w:color w:val="333333"/>
            <w:sz w:val="21"/>
            <w:szCs w:val="21"/>
          </w:rPr>
          <w:br/>
        </w:r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1 мин</w:t>
        </w:r>
        <w:proofErr w:type="gramStart"/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 xml:space="preserve"> П</w:t>
        </w:r>
        <w:proofErr w:type="gramEnd"/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розвенел звонок, </w:t>
        </w:r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br/>
          <w:t>Начинается урок. </w:t>
        </w:r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br/>
          <w:t>Мы друг к другу повернулись, </w:t>
        </w:r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br/>
          <w:t>Очень мило улыбнулись. </w:t>
        </w:r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br/>
          <w:t>Всем здоровья пожелаем</w:t>
        </w:r>
        <w:proofErr w:type="gramStart"/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 </w:t>
        </w:r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br/>
          <w:t>И</w:t>
        </w:r>
        <w:proofErr w:type="gramEnd"/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 xml:space="preserve"> урок наш начинаем! </w:t>
        </w:r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br/>
          <w:t>Проговаривают слова за учителем и выполняют движения </w:t>
        </w:r>
        <w:r w:rsidRPr="00DE12BB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br/>
        </w:r>
      </w:ins>
    </w:p>
    <w:p w:rsidR="00C658FD" w:rsidRDefault="0000399F">
      <w:r>
        <w:rPr>
          <w:noProof/>
        </w:rPr>
        <w:drawing>
          <wp:inline distT="0" distB="0" distL="0" distR="0">
            <wp:extent cx="5924550" cy="5478179"/>
            <wp:effectExtent l="19050" t="0" r="0" b="0"/>
            <wp:docPr id="1" name="Рисунок 1" descr="C:\Users\пк\AppData\Local\Microsoft\Windows\Temporary Internet Files\Content.Word\img6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AppData\Local\Microsoft\Windows\Temporary Internet Files\Content.Word\img67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5478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99F" w:rsidRDefault="0000399F">
      <w:r>
        <w:rPr>
          <w:noProof/>
        </w:rPr>
        <w:lastRenderedPageBreak/>
        <w:drawing>
          <wp:inline distT="0" distB="0" distL="0" distR="0">
            <wp:extent cx="6943725" cy="5207794"/>
            <wp:effectExtent l="19050" t="0" r="9525" b="0"/>
            <wp:docPr id="4" name="Рисунок 4" descr="C:\Users\пк\AppData\Local\Microsoft\Windows\Temporary Internet Files\Content.Word\img6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к\AppData\Local\Microsoft\Windows\Temporary Internet Files\Content.Word\img67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5207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99F" w:rsidRPr="0000399F" w:rsidRDefault="0000399F" w:rsidP="0000399F"/>
    <w:p w:rsidR="0000399F" w:rsidRPr="0000399F" w:rsidRDefault="0000399F" w:rsidP="0000399F"/>
    <w:p w:rsidR="0000399F" w:rsidRPr="0000399F" w:rsidRDefault="0000399F" w:rsidP="0000399F"/>
    <w:p w:rsidR="0000399F" w:rsidRPr="0000399F" w:rsidRDefault="0000399F" w:rsidP="0000399F"/>
    <w:p w:rsidR="0000399F" w:rsidRPr="0000399F" w:rsidRDefault="0000399F" w:rsidP="0000399F"/>
    <w:p w:rsidR="0000399F" w:rsidRPr="0000399F" w:rsidRDefault="0000399F" w:rsidP="0000399F"/>
    <w:p w:rsidR="0000399F" w:rsidRPr="0000399F" w:rsidRDefault="0000399F" w:rsidP="0000399F"/>
    <w:p w:rsidR="0000399F" w:rsidRPr="0000399F" w:rsidRDefault="0000399F" w:rsidP="0000399F"/>
    <w:p w:rsidR="0000399F" w:rsidRDefault="0000399F" w:rsidP="0000399F"/>
    <w:p w:rsidR="0000399F" w:rsidRDefault="0000399F" w:rsidP="0000399F">
      <w:pPr>
        <w:tabs>
          <w:tab w:val="left" w:pos="8550"/>
        </w:tabs>
      </w:pPr>
      <w:r>
        <w:tab/>
      </w:r>
    </w:p>
    <w:p w:rsidR="0000399F" w:rsidRDefault="0000399F" w:rsidP="0000399F">
      <w:pPr>
        <w:tabs>
          <w:tab w:val="left" w:pos="8550"/>
        </w:tabs>
      </w:pPr>
    </w:p>
    <w:p w:rsidR="0000399F" w:rsidRDefault="0000399F" w:rsidP="0000399F">
      <w:pPr>
        <w:tabs>
          <w:tab w:val="left" w:pos="8550"/>
        </w:tabs>
      </w:pPr>
    </w:p>
    <w:p w:rsidR="0000399F" w:rsidRDefault="0000399F" w:rsidP="0000399F">
      <w:pPr>
        <w:tabs>
          <w:tab w:val="left" w:pos="8550"/>
        </w:tabs>
      </w:pPr>
    </w:p>
    <w:p w:rsidR="0000399F" w:rsidRDefault="0000399F" w:rsidP="0000399F">
      <w:pPr>
        <w:tabs>
          <w:tab w:val="left" w:pos="8550"/>
        </w:tabs>
      </w:pPr>
    </w:p>
    <w:sectPr w:rsidR="0000399F" w:rsidSect="000445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457E"/>
    <w:rsid w:val="0000399F"/>
    <w:rsid w:val="0004457E"/>
    <w:rsid w:val="003C7BE8"/>
    <w:rsid w:val="00C658FD"/>
    <w:rsid w:val="00D9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9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cp:lastPrinted>2015-09-03T18:38:00Z</cp:lastPrinted>
  <dcterms:created xsi:type="dcterms:W3CDTF">2015-09-03T17:42:00Z</dcterms:created>
  <dcterms:modified xsi:type="dcterms:W3CDTF">2015-11-29T14:34:00Z</dcterms:modified>
</cp:coreProperties>
</file>